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671CA" w14:textId="04DF68EE" w:rsidR="0053604C" w:rsidRDefault="0053604C" w:rsidP="000901BD">
      <w:pPr>
        <w:spacing w:after="120" w:line="360" w:lineRule="auto"/>
        <w:jc w:val="center"/>
        <w:rPr>
          <w:b/>
          <w:sz w:val="56"/>
          <w:szCs w:val="56"/>
        </w:rPr>
      </w:pPr>
      <w:r w:rsidRPr="0053604C">
        <w:rPr>
          <w:b/>
          <w:sz w:val="56"/>
          <w:szCs w:val="56"/>
        </w:rPr>
        <w:t>STURGEON POINT PRODUCTIONS</w:t>
      </w:r>
      <w:r w:rsidR="00EE28EC">
        <w:rPr>
          <w:b/>
          <w:noProof/>
          <w:sz w:val="56"/>
          <w:szCs w:val="56"/>
        </w:rPr>
        <w:drawing>
          <wp:inline distT="0" distB="0" distL="0" distR="0" wp14:anchorId="09C926FD" wp14:editId="6ED39A9F">
            <wp:extent cx="5943600" cy="2743200"/>
            <wp:effectExtent l="0" t="25400" r="0" b="254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0" w:name="_GoBack"/>
      <w:bookmarkEnd w:id="0"/>
    </w:p>
    <w:p w14:paraId="3F683CDB" w14:textId="31460260" w:rsidR="00965DB2" w:rsidRDefault="0053604C" w:rsidP="000901BD">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r w:rsidR="008307C8">
        <w:rPr>
          <w:sz w:val="24"/>
          <w:szCs w:val="24"/>
        </w:rPr>
        <w:t>full-service</w:t>
      </w:r>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14:paraId="1CF37BAC" w14:textId="77777777" w:rsidR="00F062FD" w:rsidRPr="00446501" w:rsidRDefault="00B37894" w:rsidP="000901BD">
      <w:pPr>
        <w:spacing w:before="240" w:after="120" w:line="360" w:lineRule="auto"/>
        <w:jc w:val="center"/>
        <w:rPr>
          <w:sz w:val="24"/>
          <w:szCs w:val="24"/>
        </w:rPr>
      </w:pPr>
      <w:r>
        <w:rPr>
          <w:b/>
          <w:sz w:val="24"/>
          <w:szCs w:val="24"/>
        </w:rPr>
        <w:t>In-House Office</w:t>
      </w:r>
      <w:r w:rsidR="00247F74">
        <w:rPr>
          <w:b/>
          <w:sz w:val="24"/>
          <w:szCs w:val="24"/>
        </w:rPr>
        <w:t xml:space="preserve"> Internships</w:t>
      </w:r>
    </w:p>
    <w:p w14:paraId="43DC2E5B" w14:textId="77777777" w:rsidR="001B637C" w:rsidRDefault="003E1BE2" w:rsidP="000901BD">
      <w:pPr>
        <w:spacing w:after="120" w:line="360" w:lineRule="auto"/>
        <w:ind w:firstLine="720"/>
        <w:jc w:val="center"/>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14:paraId="3677FCE0" w14:textId="77777777" w:rsidR="0062165A" w:rsidRDefault="0062165A" w:rsidP="0062165A">
      <w:pPr>
        <w:spacing w:after="120" w:line="360" w:lineRule="auto"/>
        <w:ind w:left="720"/>
        <w:jc w:val="center"/>
        <w:rPr>
          <w:sz w:val="24"/>
          <w:szCs w:val="24"/>
        </w:rPr>
      </w:pPr>
    </w:p>
    <w:p w14:paraId="11A725A6" w14:textId="131FCD55" w:rsidR="00EE28EC" w:rsidRPr="0062165A" w:rsidRDefault="00EE28EC" w:rsidP="0062165A">
      <w:pPr>
        <w:pStyle w:val="ListParagraph"/>
        <w:numPr>
          <w:ilvl w:val="0"/>
          <w:numId w:val="17"/>
        </w:numPr>
        <w:spacing w:after="120" w:line="360" w:lineRule="auto"/>
        <w:jc w:val="center"/>
        <w:rPr>
          <w:sz w:val="24"/>
          <w:szCs w:val="24"/>
        </w:rPr>
      </w:pPr>
      <w:r w:rsidRPr="0062165A">
        <w:rPr>
          <w:sz w:val="24"/>
          <w:szCs w:val="24"/>
        </w:rPr>
        <w:t>Be enrolled as a film major at a participating local college or university</w:t>
      </w:r>
    </w:p>
    <w:p w14:paraId="6E782B3E" w14:textId="2AF89D5A" w:rsidR="00EE28EC" w:rsidRPr="0062165A" w:rsidRDefault="00EE28EC" w:rsidP="0062165A">
      <w:pPr>
        <w:pStyle w:val="ListParagraph"/>
        <w:numPr>
          <w:ilvl w:val="0"/>
          <w:numId w:val="17"/>
        </w:numPr>
        <w:spacing w:after="120" w:line="360" w:lineRule="auto"/>
        <w:jc w:val="center"/>
        <w:rPr>
          <w:sz w:val="24"/>
          <w:szCs w:val="24"/>
        </w:rPr>
      </w:pPr>
      <w:r w:rsidRPr="0062165A">
        <w:rPr>
          <w:sz w:val="24"/>
          <w:szCs w:val="24"/>
        </w:rPr>
        <w:t>Maintain a 3.0 GPA</w:t>
      </w:r>
    </w:p>
    <w:p w14:paraId="4614E742" w14:textId="18737D07" w:rsidR="00EE28EC" w:rsidRPr="0062165A" w:rsidRDefault="00EE28EC" w:rsidP="0062165A">
      <w:pPr>
        <w:pStyle w:val="ListParagraph"/>
        <w:numPr>
          <w:ilvl w:val="0"/>
          <w:numId w:val="17"/>
        </w:numPr>
        <w:spacing w:after="120" w:line="360" w:lineRule="auto"/>
        <w:jc w:val="center"/>
        <w:rPr>
          <w:sz w:val="24"/>
          <w:szCs w:val="24"/>
        </w:rPr>
      </w:pPr>
      <w:r w:rsidRPr="0062165A">
        <w:rPr>
          <w:sz w:val="24"/>
          <w:szCs w:val="24"/>
        </w:rPr>
        <w:lastRenderedPageBreak/>
        <w:t xml:space="preserve">Receive satisfactory monthly progress reports from their direct supervisor </w:t>
      </w:r>
    </w:p>
    <w:p w14:paraId="70EB2DBA" w14:textId="77777777" w:rsidR="00185890" w:rsidRPr="0062165A" w:rsidRDefault="00084F35" w:rsidP="0062165A">
      <w:pPr>
        <w:spacing w:after="120" w:line="360" w:lineRule="auto"/>
        <w:ind w:left="1080"/>
        <w:jc w:val="center"/>
        <w:rPr>
          <w:sz w:val="24"/>
          <w:szCs w:val="24"/>
        </w:rPr>
      </w:pPr>
      <w:r w:rsidRPr="0062165A">
        <w:rPr>
          <w:sz w:val="24"/>
          <w:szCs w:val="24"/>
        </w:rPr>
        <w:t>F</w:t>
      </w:r>
      <w:r w:rsidR="00345464" w:rsidRPr="0062165A">
        <w:rPr>
          <w:sz w:val="24"/>
          <w:szCs w:val="24"/>
        </w:rPr>
        <w:t xml:space="preserve">ollowing is a list of </w:t>
      </w:r>
      <w:r w:rsidR="007D1FA3" w:rsidRPr="0062165A">
        <w:rPr>
          <w:sz w:val="24"/>
          <w:szCs w:val="24"/>
        </w:rPr>
        <w:t xml:space="preserve">departments </w:t>
      </w:r>
      <w:r w:rsidR="00024FDF" w:rsidRPr="0062165A">
        <w:rPr>
          <w:sz w:val="24"/>
          <w:szCs w:val="24"/>
        </w:rPr>
        <w:t xml:space="preserve">in our Miami office, </w:t>
      </w:r>
      <w:r w:rsidR="007D1FA3" w:rsidRPr="0062165A">
        <w:rPr>
          <w:sz w:val="24"/>
          <w:szCs w:val="24"/>
        </w:rPr>
        <w:t xml:space="preserve">currently seeking development </w:t>
      </w:r>
      <w:r w:rsidR="008F2CF1" w:rsidRPr="0062165A">
        <w:rPr>
          <w:sz w:val="24"/>
          <w:szCs w:val="24"/>
        </w:rPr>
        <w:t xml:space="preserve">and production </w:t>
      </w:r>
      <w:r w:rsidR="007D1FA3" w:rsidRPr="0062165A">
        <w:rPr>
          <w:sz w:val="24"/>
          <w:szCs w:val="24"/>
        </w:rPr>
        <w:t>interns</w:t>
      </w:r>
      <w:r w:rsidR="00345464" w:rsidRPr="0062165A">
        <w:rPr>
          <w:sz w:val="24"/>
          <w:szCs w:val="24"/>
        </w:rPr>
        <w:t>:</w:t>
      </w:r>
    </w:p>
    <w:p w14:paraId="09461C27" w14:textId="71380701" w:rsidR="00CA35F9" w:rsidRPr="00CE7AC8" w:rsidRDefault="00B37894" w:rsidP="00EE28EC">
      <w:pPr>
        <w:pStyle w:val="ListParagraph"/>
        <w:numPr>
          <w:ilvl w:val="0"/>
          <w:numId w:val="14"/>
        </w:numPr>
        <w:spacing w:after="120" w:line="360" w:lineRule="auto"/>
        <w:jc w:val="center"/>
        <w:rPr>
          <w:sz w:val="24"/>
          <w:szCs w:val="24"/>
        </w:rPr>
      </w:pPr>
      <w:r w:rsidRPr="00CE7AC8">
        <w:rPr>
          <w:sz w:val="24"/>
          <w:szCs w:val="24"/>
        </w:rPr>
        <w:t>Development Department</w:t>
      </w:r>
      <w:r w:rsidR="0062165A">
        <w:rPr>
          <w:sz w:val="24"/>
          <w:szCs w:val="24"/>
        </w:rPr>
        <w:t>…………………………………………….........................……</w:t>
      </w:r>
      <w:proofErr w:type="gramStart"/>
      <w:r w:rsidR="0062165A">
        <w:rPr>
          <w:sz w:val="24"/>
          <w:szCs w:val="24"/>
        </w:rPr>
        <w:t>…..</w:t>
      </w:r>
      <w:proofErr w:type="gramEnd"/>
      <w:r w:rsidRPr="00CE7AC8">
        <w:rPr>
          <w:sz w:val="24"/>
          <w:szCs w:val="24"/>
        </w:rPr>
        <w:t>Researcher</w:t>
      </w:r>
    </w:p>
    <w:p w14:paraId="61B2C714" w14:textId="4700C26B" w:rsidR="00CA35F9" w:rsidRPr="00CE7AC8" w:rsidRDefault="00B37894" w:rsidP="00EE28EC">
      <w:pPr>
        <w:pStyle w:val="ListParagraph"/>
        <w:numPr>
          <w:ilvl w:val="0"/>
          <w:numId w:val="14"/>
        </w:numPr>
        <w:spacing w:after="120" w:line="360" w:lineRule="auto"/>
        <w:jc w:val="center"/>
        <w:rPr>
          <w:sz w:val="24"/>
          <w:szCs w:val="24"/>
        </w:rPr>
      </w:pPr>
      <w:r w:rsidRPr="00CE7AC8">
        <w:rPr>
          <w:sz w:val="24"/>
          <w:szCs w:val="24"/>
        </w:rPr>
        <w:t>Development Department</w:t>
      </w:r>
      <w:r w:rsidR="0062165A">
        <w:rPr>
          <w:sz w:val="24"/>
          <w:szCs w:val="24"/>
        </w:rPr>
        <w:t>……………………………………………………………….……</w:t>
      </w:r>
      <w:r w:rsidR="00BF514B" w:rsidRPr="00CE7AC8">
        <w:rPr>
          <w:sz w:val="24"/>
          <w:szCs w:val="24"/>
        </w:rPr>
        <w:t>Asst. to Producer</w:t>
      </w:r>
    </w:p>
    <w:p w14:paraId="228C2BF9" w14:textId="1D9E95B7" w:rsidR="00185890" w:rsidRPr="00CE7AC8" w:rsidRDefault="00BF514B" w:rsidP="00EE28EC">
      <w:pPr>
        <w:pStyle w:val="ListParagraph"/>
        <w:numPr>
          <w:ilvl w:val="0"/>
          <w:numId w:val="14"/>
        </w:numPr>
        <w:spacing w:after="120" w:line="360" w:lineRule="auto"/>
        <w:jc w:val="center"/>
        <w:rPr>
          <w:sz w:val="24"/>
          <w:szCs w:val="24"/>
        </w:rPr>
      </w:pPr>
      <w:r w:rsidRPr="00CE7AC8">
        <w:rPr>
          <w:sz w:val="24"/>
          <w:szCs w:val="24"/>
        </w:rPr>
        <w:t>Development Department</w:t>
      </w:r>
      <w:r w:rsidR="0062165A">
        <w:rPr>
          <w:sz w:val="24"/>
          <w:szCs w:val="24"/>
        </w:rPr>
        <w:t>…………………………………………………………………...</w:t>
      </w:r>
      <w:r w:rsidRPr="00CE7AC8">
        <w:rPr>
          <w:sz w:val="24"/>
          <w:szCs w:val="24"/>
        </w:rPr>
        <w:t>Writer’s Assistant</w:t>
      </w:r>
    </w:p>
    <w:p w14:paraId="767FC3E6" w14:textId="70D79561" w:rsidR="00185890" w:rsidRPr="00CE7AC8" w:rsidRDefault="00B37894" w:rsidP="00EE28EC">
      <w:pPr>
        <w:pStyle w:val="ListParagraph"/>
        <w:numPr>
          <w:ilvl w:val="0"/>
          <w:numId w:val="14"/>
        </w:numPr>
        <w:spacing w:after="120" w:line="360" w:lineRule="auto"/>
        <w:jc w:val="center"/>
        <w:rPr>
          <w:sz w:val="24"/>
          <w:szCs w:val="24"/>
        </w:rPr>
      </w:pPr>
      <w:r w:rsidRPr="00CE7AC8">
        <w:rPr>
          <w:sz w:val="24"/>
          <w:szCs w:val="24"/>
        </w:rPr>
        <w:t>Post Production</w:t>
      </w:r>
      <w:r w:rsidR="0062165A">
        <w:rPr>
          <w:sz w:val="24"/>
          <w:szCs w:val="24"/>
        </w:rPr>
        <w:t>………………………………………………………………………………………………</w:t>
      </w:r>
      <w:r w:rsidRPr="00CE7AC8">
        <w:rPr>
          <w:sz w:val="24"/>
          <w:szCs w:val="24"/>
        </w:rPr>
        <w:t>Asst. Editor</w:t>
      </w:r>
    </w:p>
    <w:p w14:paraId="1E8B4398" w14:textId="62CCCEBF" w:rsidR="00185890" w:rsidRPr="00CE7AC8" w:rsidRDefault="00BF514B" w:rsidP="00EE28EC">
      <w:pPr>
        <w:pStyle w:val="ListParagraph"/>
        <w:numPr>
          <w:ilvl w:val="0"/>
          <w:numId w:val="14"/>
        </w:numPr>
        <w:spacing w:after="120" w:line="360" w:lineRule="auto"/>
        <w:jc w:val="center"/>
        <w:rPr>
          <w:sz w:val="24"/>
          <w:szCs w:val="24"/>
        </w:rPr>
      </w:pPr>
      <w:r w:rsidRPr="00CE7AC8">
        <w:rPr>
          <w:sz w:val="24"/>
          <w:szCs w:val="24"/>
        </w:rPr>
        <w:t>Post Production</w:t>
      </w:r>
      <w:r w:rsidR="0062165A">
        <w:rPr>
          <w:sz w:val="24"/>
          <w:szCs w:val="24"/>
        </w:rPr>
        <w:t>……………………………………………………………………………………</w:t>
      </w:r>
      <w:r w:rsidRPr="00CE7AC8">
        <w:rPr>
          <w:sz w:val="24"/>
          <w:szCs w:val="24"/>
        </w:rPr>
        <w:t>Asst. Sound Editor</w:t>
      </w:r>
    </w:p>
    <w:p w14:paraId="5FACED91" w14:textId="248A661E" w:rsidR="00185890" w:rsidRPr="00CE7AC8" w:rsidRDefault="00BF514B" w:rsidP="00EE28EC">
      <w:pPr>
        <w:pStyle w:val="ListParagraph"/>
        <w:numPr>
          <w:ilvl w:val="0"/>
          <w:numId w:val="14"/>
        </w:numPr>
        <w:spacing w:after="120" w:line="360" w:lineRule="auto"/>
        <w:jc w:val="center"/>
        <w:rPr>
          <w:sz w:val="24"/>
          <w:szCs w:val="24"/>
        </w:rPr>
      </w:pPr>
      <w:r w:rsidRPr="00CE7AC8">
        <w:rPr>
          <w:sz w:val="24"/>
          <w:szCs w:val="24"/>
        </w:rPr>
        <w:t>Production</w:t>
      </w:r>
      <w:r w:rsidR="0062165A">
        <w:rPr>
          <w:sz w:val="24"/>
          <w:szCs w:val="24"/>
        </w:rPr>
        <w:t>………………………………………………………………………………………</w:t>
      </w:r>
      <w:r w:rsidRPr="00CE7AC8">
        <w:rPr>
          <w:sz w:val="24"/>
          <w:szCs w:val="24"/>
        </w:rPr>
        <w:t>Asst. Office Manager</w:t>
      </w:r>
    </w:p>
    <w:p w14:paraId="0822BB3B" w14:textId="77777777" w:rsidR="00D02D26" w:rsidRDefault="008F2CF1" w:rsidP="000901BD">
      <w:pPr>
        <w:spacing w:before="240" w:after="120" w:line="360" w:lineRule="auto"/>
        <w:jc w:val="center"/>
        <w:rPr>
          <w:b/>
          <w:sz w:val="24"/>
          <w:szCs w:val="24"/>
        </w:rPr>
      </w:pPr>
      <w:r>
        <w:rPr>
          <w:b/>
          <w:sz w:val="24"/>
          <w:szCs w:val="24"/>
        </w:rPr>
        <w:t>Additional Information</w:t>
      </w:r>
    </w:p>
    <w:p w14:paraId="37757AF6" w14:textId="4D086133" w:rsidR="001E2BF0" w:rsidRDefault="008F2CF1" w:rsidP="000901BD">
      <w:pPr>
        <w:spacing w:after="120" w:line="360" w:lineRule="auto"/>
        <w:ind w:firstLine="720"/>
        <w:jc w:val="center"/>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w:t>
      </w:r>
      <w:ins w:id="1" w:author="Guman, Indra" w:date="2017-09-25T16:01:00Z">
        <w:r w:rsidR="00EE28EC">
          <w:rPr>
            <w:sz w:val="24"/>
            <w:szCs w:val="24"/>
          </w:rPr>
          <w:t>oi</w:t>
        </w:r>
      </w:ins>
      <w:r w:rsidRPr="008F2CF1">
        <w:rPr>
          <w:sz w:val="24"/>
          <w:szCs w:val="24"/>
        </w:rPr>
        <w:t>nt Productions.</w:t>
      </w:r>
    </w:p>
    <w:p w14:paraId="6A049A6E" w14:textId="294AA626" w:rsidR="00491214" w:rsidRPr="008F2CF1" w:rsidRDefault="006B64FF" w:rsidP="00491214">
      <w:pPr>
        <w:spacing w:after="120" w:line="360" w:lineRule="auto"/>
        <w:ind w:firstLine="720"/>
        <w:rPr>
          <w:sz w:val="24"/>
          <w:szCs w:val="24"/>
        </w:rPr>
      </w:pPr>
      <w:hyperlink r:id="rId14" w:history="1">
        <w:r w:rsidR="00055BDB" w:rsidRPr="00491214">
          <w:rPr>
            <w:rStyle w:val="Hyperlink"/>
            <w:sz w:val="24"/>
            <w:szCs w:val="24"/>
          </w:rPr>
          <w:t>https://youtu.be/6FtkWyrOs5c?t=5</w:t>
        </w:r>
      </w:hyperlink>
      <w:r w:rsidR="00491214">
        <w:rPr>
          <w:noProof/>
          <w:sz w:val="24"/>
          <w:szCs w:val="24"/>
        </w:rPr>
        <w:drawing>
          <wp:inline distT="0" distB="0" distL="0" distR="0" wp14:anchorId="5D5DBFFD" wp14:editId="134268C8">
            <wp:extent cx="3658235" cy="2280285"/>
            <wp:effectExtent l="0" t="0" r="0" b="5715"/>
            <wp:docPr id="3" name="Picture 3" descr="../../Desktop/Screen%20Shot%202017-09-25%20at%204.25.13%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9-25%20at%204.25.13%20PM.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64580" cy="2284240"/>
                    </a:xfrm>
                    <a:prstGeom prst="rect">
                      <a:avLst/>
                    </a:prstGeom>
                    <a:noFill/>
                    <a:ln>
                      <a:noFill/>
                    </a:ln>
                  </pic:spPr>
                </pic:pic>
              </a:graphicData>
            </a:graphic>
          </wp:inline>
        </w:drawing>
      </w:r>
    </w:p>
    <w:sectPr w:rsidR="00491214" w:rsidRPr="008F2CF1" w:rsidSect="003972FC">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916C5" w14:textId="77777777" w:rsidR="006B64FF" w:rsidRDefault="006B64FF" w:rsidP="00F478CB">
      <w:pPr>
        <w:spacing w:after="0" w:line="240" w:lineRule="auto"/>
      </w:pPr>
      <w:r>
        <w:separator/>
      </w:r>
    </w:p>
  </w:endnote>
  <w:endnote w:type="continuationSeparator" w:id="0">
    <w:p w14:paraId="203F8B9D" w14:textId="77777777" w:rsidR="006B64FF" w:rsidRDefault="006B64FF"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FD495" w14:textId="23CAFC7F" w:rsidR="0062165A" w:rsidRDefault="0062165A">
    <w:pPr>
      <w:pStyle w:val="Footer"/>
    </w:pPr>
    <w:r>
      <w:t>Guman_Indra_12D_Internship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153FA" w14:textId="77777777" w:rsidR="006B64FF" w:rsidRDefault="006B64FF" w:rsidP="00F478CB">
      <w:pPr>
        <w:spacing w:after="0" w:line="240" w:lineRule="auto"/>
      </w:pPr>
      <w:r>
        <w:separator/>
      </w:r>
    </w:p>
  </w:footnote>
  <w:footnote w:type="continuationSeparator" w:id="0">
    <w:p w14:paraId="1F72E4D6" w14:textId="77777777" w:rsidR="006B64FF" w:rsidRDefault="006B64FF" w:rsidP="00F478C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3426D"/>
    <w:multiLevelType w:val="hybridMultilevel"/>
    <w:tmpl w:val="1C122666"/>
    <w:lvl w:ilvl="0" w:tplc="A25C32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654D9D"/>
    <w:multiLevelType w:val="hybridMultilevel"/>
    <w:tmpl w:val="7408EF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9B7778"/>
    <w:multiLevelType w:val="hybridMultilevel"/>
    <w:tmpl w:val="EB02649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E59B9"/>
    <w:multiLevelType w:val="hybridMultilevel"/>
    <w:tmpl w:val="99B0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2C384B"/>
    <w:multiLevelType w:val="hybridMultilevel"/>
    <w:tmpl w:val="B3FAF6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4B65EA"/>
    <w:multiLevelType w:val="multilevel"/>
    <w:tmpl w:val="99B097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6F754EC"/>
    <w:multiLevelType w:val="hybridMultilevel"/>
    <w:tmpl w:val="3AF06F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2"/>
  </w:num>
  <w:num w:numId="4">
    <w:abstractNumId w:val="6"/>
  </w:num>
  <w:num w:numId="5">
    <w:abstractNumId w:val="10"/>
  </w:num>
  <w:num w:numId="6">
    <w:abstractNumId w:val="4"/>
  </w:num>
  <w:num w:numId="7">
    <w:abstractNumId w:val="13"/>
  </w:num>
  <w:num w:numId="8">
    <w:abstractNumId w:val="16"/>
  </w:num>
  <w:num w:numId="9">
    <w:abstractNumId w:val="3"/>
  </w:num>
  <w:num w:numId="10">
    <w:abstractNumId w:val="5"/>
  </w:num>
  <w:num w:numId="11">
    <w:abstractNumId w:val="9"/>
  </w:num>
  <w:num w:numId="12">
    <w:abstractNumId w:val="0"/>
  </w:num>
  <w:num w:numId="13">
    <w:abstractNumId w:val="14"/>
  </w:num>
  <w:num w:numId="14">
    <w:abstractNumId w:val="1"/>
  </w:num>
  <w:num w:numId="15">
    <w:abstractNumId w:val="11"/>
  </w:num>
  <w:num w:numId="16">
    <w:abstractNumId w:val="15"/>
  </w:num>
  <w:num w:numId="17">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man, Indra">
    <w15:presenceInfo w15:providerId="None" w15:userId="Guman, Ind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markup="0"/>
  <w:doNotTrackMove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5BDB"/>
    <w:rsid w:val="00057A4E"/>
    <w:rsid w:val="00071E62"/>
    <w:rsid w:val="000737F5"/>
    <w:rsid w:val="00077220"/>
    <w:rsid w:val="00082043"/>
    <w:rsid w:val="00082E55"/>
    <w:rsid w:val="00084F35"/>
    <w:rsid w:val="00087300"/>
    <w:rsid w:val="000901BD"/>
    <w:rsid w:val="00093F97"/>
    <w:rsid w:val="00094EBC"/>
    <w:rsid w:val="00097C0E"/>
    <w:rsid w:val="000A1964"/>
    <w:rsid w:val="000A4CF7"/>
    <w:rsid w:val="000B4931"/>
    <w:rsid w:val="000B763D"/>
    <w:rsid w:val="000C45D0"/>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3CAE"/>
    <w:rsid w:val="003972FC"/>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1214"/>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165A"/>
    <w:rsid w:val="00626542"/>
    <w:rsid w:val="006322E5"/>
    <w:rsid w:val="0065458F"/>
    <w:rsid w:val="00657BB2"/>
    <w:rsid w:val="0067402F"/>
    <w:rsid w:val="00693C33"/>
    <w:rsid w:val="006B64FF"/>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307C8"/>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4AE9"/>
    <w:rsid w:val="00965DB2"/>
    <w:rsid w:val="00967E44"/>
    <w:rsid w:val="00970674"/>
    <w:rsid w:val="0098710C"/>
    <w:rsid w:val="00992F02"/>
    <w:rsid w:val="00993D05"/>
    <w:rsid w:val="00995259"/>
    <w:rsid w:val="00995977"/>
    <w:rsid w:val="009B3BF8"/>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CE7AC8"/>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83B69"/>
    <w:rsid w:val="00E9132A"/>
    <w:rsid w:val="00E973C2"/>
    <w:rsid w:val="00E97FBA"/>
    <w:rsid w:val="00EA12E5"/>
    <w:rsid w:val="00EB17CD"/>
    <w:rsid w:val="00EB2C58"/>
    <w:rsid w:val="00EB344A"/>
    <w:rsid w:val="00EC4F26"/>
    <w:rsid w:val="00ED23CB"/>
    <w:rsid w:val="00ED3193"/>
    <w:rsid w:val="00EE28EC"/>
    <w:rsid w:val="00EE5892"/>
    <w:rsid w:val="00EF2AB0"/>
    <w:rsid w:val="00EF5096"/>
    <w:rsid w:val="00F051AD"/>
    <w:rsid w:val="00F062FD"/>
    <w:rsid w:val="00F14FAA"/>
    <w:rsid w:val="00F33148"/>
    <w:rsid w:val="00F33BC8"/>
    <w:rsid w:val="00F478CB"/>
    <w:rsid w:val="00F516FC"/>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3F6D7"/>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 w:type="character" w:styleId="Hyperlink">
    <w:name w:val="Hyperlink"/>
    <w:basedOn w:val="DefaultParagraphFont"/>
    <w:uiPriority w:val="99"/>
    <w:unhideWhenUsed/>
    <w:rsid w:val="00055B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hyperlink" Target="https://youtu.be/6FtkWyrOs5c?t=5" TargetMode="External"/><Relationship Id="rId15" Type="http://schemas.openxmlformats.org/officeDocument/2006/relationships/image" Target="media/image1.png"/><Relationship Id="rId16" Type="http://schemas.openxmlformats.org/officeDocument/2006/relationships/footer" Target="footer1.xml"/><Relationship Id="rId17" Type="http://schemas.openxmlformats.org/officeDocument/2006/relationships/fontTable" Target="fontTable.xml"/><Relationship Id="rId18" Type="http://schemas.microsoft.com/office/2011/relationships/people" Target="peop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diagramData" Target="diagrams/data1.xml"/><Relationship Id="rId10"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AB8EC5-27D3-E847-97EC-027C0403E604}" type="doc">
      <dgm:prSet loTypeId="urn:microsoft.com/office/officeart/2005/8/layout/venn1" loCatId="" qsTypeId="urn:microsoft.com/office/officeart/2005/8/quickstyle/3D3" qsCatId="3D" csTypeId="urn:microsoft.com/office/officeart/2005/8/colors/colorful3" csCatId="colorful" phldr="1"/>
      <dgm:spPr/>
    </dgm:pt>
    <dgm:pt modelId="{70E122A7-F106-F141-A6CF-A2B8476338D6}">
      <dgm:prSet phldrT="[Text]"/>
      <dgm:spPr/>
      <dgm:t>
        <a:bodyPr/>
        <a:lstStyle/>
        <a:p>
          <a:r>
            <a:rPr lang="en-US"/>
            <a:t>Film</a:t>
          </a:r>
        </a:p>
      </dgm:t>
    </dgm:pt>
    <dgm:pt modelId="{91A59040-34B4-1E43-B185-100CB53C7EC4}" type="parTrans" cxnId="{DE0E7149-0814-D04B-A44A-83238F836693}">
      <dgm:prSet/>
      <dgm:spPr/>
      <dgm:t>
        <a:bodyPr/>
        <a:lstStyle/>
        <a:p>
          <a:endParaRPr lang="en-US"/>
        </a:p>
      </dgm:t>
    </dgm:pt>
    <dgm:pt modelId="{8DA1D4A8-E205-2048-8FDD-183E6B86C042}" type="sibTrans" cxnId="{DE0E7149-0814-D04B-A44A-83238F836693}">
      <dgm:prSet/>
      <dgm:spPr/>
      <dgm:t>
        <a:bodyPr/>
        <a:lstStyle/>
        <a:p>
          <a:endParaRPr lang="en-US"/>
        </a:p>
      </dgm:t>
    </dgm:pt>
    <dgm:pt modelId="{04410371-60B7-6A4A-9E15-EFFA7E2EECEA}">
      <dgm:prSet phldrT="[Text]"/>
      <dgm:spPr/>
      <dgm:t>
        <a:bodyPr/>
        <a:lstStyle/>
        <a:p>
          <a:r>
            <a:rPr lang="en-US"/>
            <a:t>Internet</a:t>
          </a:r>
        </a:p>
      </dgm:t>
    </dgm:pt>
    <dgm:pt modelId="{0CE2AC33-06E2-8A41-A5A6-DF0AA3C6A57A}" type="parTrans" cxnId="{B581C784-C529-FB48-8A58-AF9BC493F6E9}">
      <dgm:prSet/>
      <dgm:spPr/>
      <dgm:t>
        <a:bodyPr/>
        <a:lstStyle/>
        <a:p>
          <a:endParaRPr lang="en-US"/>
        </a:p>
      </dgm:t>
    </dgm:pt>
    <dgm:pt modelId="{E7E95A3D-B0D7-CE42-9347-BCB900689128}" type="sibTrans" cxnId="{B581C784-C529-FB48-8A58-AF9BC493F6E9}">
      <dgm:prSet/>
      <dgm:spPr/>
      <dgm:t>
        <a:bodyPr/>
        <a:lstStyle/>
        <a:p>
          <a:endParaRPr lang="en-US"/>
        </a:p>
      </dgm:t>
    </dgm:pt>
    <dgm:pt modelId="{9D4E86F1-D568-FF41-A702-6EA3B6EBA2A5}">
      <dgm:prSet phldrT="[Text]"/>
      <dgm:spPr/>
      <dgm:t>
        <a:bodyPr/>
        <a:lstStyle/>
        <a:p>
          <a:r>
            <a:rPr lang="en-US"/>
            <a:t>Video</a:t>
          </a:r>
        </a:p>
      </dgm:t>
    </dgm:pt>
    <dgm:pt modelId="{3024D5D2-8E3F-F142-A6B1-C823009564CC}" type="parTrans" cxnId="{C84AE6AB-8572-1E41-9FD6-450B145738F6}">
      <dgm:prSet/>
      <dgm:spPr/>
      <dgm:t>
        <a:bodyPr/>
        <a:lstStyle/>
        <a:p>
          <a:endParaRPr lang="en-US"/>
        </a:p>
      </dgm:t>
    </dgm:pt>
    <dgm:pt modelId="{8B718DCE-C92E-7047-9675-6AEECDC71A27}" type="sibTrans" cxnId="{C84AE6AB-8572-1E41-9FD6-450B145738F6}">
      <dgm:prSet/>
      <dgm:spPr/>
      <dgm:t>
        <a:bodyPr/>
        <a:lstStyle/>
        <a:p>
          <a:endParaRPr lang="en-US"/>
        </a:p>
      </dgm:t>
    </dgm:pt>
    <dgm:pt modelId="{ADEBF18B-0690-644A-9470-771B160B7B8F}" type="pres">
      <dgm:prSet presAssocID="{FCAB8EC5-27D3-E847-97EC-027C0403E604}" presName="compositeShape" presStyleCnt="0">
        <dgm:presLayoutVars>
          <dgm:chMax val="7"/>
          <dgm:dir/>
          <dgm:resizeHandles val="exact"/>
        </dgm:presLayoutVars>
      </dgm:prSet>
      <dgm:spPr/>
    </dgm:pt>
    <dgm:pt modelId="{EFCC17B5-3DCB-944E-A199-36D4EEC5692C}" type="pres">
      <dgm:prSet presAssocID="{70E122A7-F106-F141-A6CF-A2B8476338D6}" presName="circ1" presStyleLbl="vennNode1" presStyleIdx="0" presStyleCnt="3"/>
      <dgm:spPr/>
      <dgm:t>
        <a:bodyPr/>
        <a:lstStyle/>
        <a:p>
          <a:endParaRPr lang="en-US"/>
        </a:p>
      </dgm:t>
    </dgm:pt>
    <dgm:pt modelId="{BC32A428-F140-204C-969F-0D196F1F4635}" type="pres">
      <dgm:prSet presAssocID="{70E122A7-F106-F141-A6CF-A2B8476338D6}" presName="circ1Tx" presStyleLbl="revTx" presStyleIdx="0" presStyleCnt="0">
        <dgm:presLayoutVars>
          <dgm:chMax val="0"/>
          <dgm:chPref val="0"/>
          <dgm:bulletEnabled val="1"/>
        </dgm:presLayoutVars>
      </dgm:prSet>
      <dgm:spPr/>
      <dgm:t>
        <a:bodyPr/>
        <a:lstStyle/>
        <a:p>
          <a:endParaRPr lang="en-US"/>
        </a:p>
      </dgm:t>
    </dgm:pt>
    <dgm:pt modelId="{D51877D9-11D9-294C-A3FF-3C4C6A4C9374}" type="pres">
      <dgm:prSet presAssocID="{04410371-60B7-6A4A-9E15-EFFA7E2EECEA}" presName="circ2" presStyleLbl="vennNode1" presStyleIdx="1" presStyleCnt="3"/>
      <dgm:spPr/>
      <dgm:t>
        <a:bodyPr/>
        <a:lstStyle/>
        <a:p>
          <a:endParaRPr lang="en-US"/>
        </a:p>
      </dgm:t>
    </dgm:pt>
    <dgm:pt modelId="{56E50933-4492-8643-B01F-9F84573FA5D4}" type="pres">
      <dgm:prSet presAssocID="{04410371-60B7-6A4A-9E15-EFFA7E2EECEA}" presName="circ2Tx" presStyleLbl="revTx" presStyleIdx="0" presStyleCnt="0">
        <dgm:presLayoutVars>
          <dgm:chMax val="0"/>
          <dgm:chPref val="0"/>
          <dgm:bulletEnabled val="1"/>
        </dgm:presLayoutVars>
      </dgm:prSet>
      <dgm:spPr/>
      <dgm:t>
        <a:bodyPr/>
        <a:lstStyle/>
        <a:p>
          <a:endParaRPr lang="en-US"/>
        </a:p>
      </dgm:t>
    </dgm:pt>
    <dgm:pt modelId="{C086DB24-1605-2844-846A-37147B176DDD}" type="pres">
      <dgm:prSet presAssocID="{9D4E86F1-D568-FF41-A702-6EA3B6EBA2A5}" presName="circ3" presStyleLbl="vennNode1" presStyleIdx="2" presStyleCnt="3"/>
      <dgm:spPr/>
      <dgm:t>
        <a:bodyPr/>
        <a:lstStyle/>
        <a:p>
          <a:endParaRPr lang="en-US"/>
        </a:p>
      </dgm:t>
    </dgm:pt>
    <dgm:pt modelId="{AD3BBD75-10F1-8C4D-A8DA-F67BDBCA2F33}" type="pres">
      <dgm:prSet presAssocID="{9D4E86F1-D568-FF41-A702-6EA3B6EBA2A5}" presName="circ3Tx" presStyleLbl="revTx" presStyleIdx="0" presStyleCnt="0">
        <dgm:presLayoutVars>
          <dgm:chMax val="0"/>
          <dgm:chPref val="0"/>
          <dgm:bulletEnabled val="1"/>
        </dgm:presLayoutVars>
      </dgm:prSet>
      <dgm:spPr/>
      <dgm:t>
        <a:bodyPr/>
        <a:lstStyle/>
        <a:p>
          <a:endParaRPr lang="en-US"/>
        </a:p>
      </dgm:t>
    </dgm:pt>
  </dgm:ptLst>
  <dgm:cxnLst>
    <dgm:cxn modelId="{3ACED7F6-0778-9843-B1BA-0525B7D8FF2B}" type="presOf" srcId="{04410371-60B7-6A4A-9E15-EFFA7E2EECEA}" destId="{D51877D9-11D9-294C-A3FF-3C4C6A4C9374}" srcOrd="0" destOrd="0" presId="urn:microsoft.com/office/officeart/2005/8/layout/venn1"/>
    <dgm:cxn modelId="{307EB0DD-3802-B74B-93AA-D000BD908290}" type="presOf" srcId="{FCAB8EC5-27D3-E847-97EC-027C0403E604}" destId="{ADEBF18B-0690-644A-9470-771B160B7B8F}" srcOrd="0" destOrd="0" presId="urn:microsoft.com/office/officeart/2005/8/layout/venn1"/>
    <dgm:cxn modelId="{AAC6A773-3701-0747-8E7D-0844DFC7CD84}" type="presOf" srcId="{70E122A7-F106-F141-A6CF-A2B8476338D6}" destId="{BC32A428-F140-204C-969F-0D196F1F4635}" srcOrd="1" destOrd="0" presId="urn:microsoft.com/office/officeart/2005/8/layout/venn1"/>
    <dgm:cxn modelId="{1D28E53F-FEE8-524B-AB67-532D5F1C66B5}" type="presOf" srcId="{04410371-60B7-6A4A-9E15-EFFA7E2EECEA}" destId="{56E50933-4492-8643-B01F-9F84573FA5D4}" srcOrd="1" destOrd="0" presId="urn:microsoft.com/office/officeart/2005/8/layout/venn1"/>
    <dgm:cxn modelId="{DE0E7149-0814-D04B-A44A-83238F836693}" srcId="{FCAB8EC5-27D3-E847-97EC-027C0403E604}" destId="{70E122A7-F106-F141-A6CF-A2B8476338D6}" srcOrd="0" destOrd="0" parTransId="{91A59040-34B4-1E43-B185-100CB53C7EC4}" sibTransId="{8DA1D4A8-E205-2048-8FDD-183E6B86C042}"/>
    <dgm:cxn modelId="{B581C784-C529-FB48-8A58-AF9BC493F6E9}" srcId="{FCAB8EC5-27D3-E847-97EC-027C0403E604}" destId="{04410371-60B7-6A4A-9E15-EFFA7E2EECEA}" srcOrd="1" destOrd="0" parTransId="{0CE2AC33-06E2-8A41-A5A6-DF0AA3C6A57A}" sibTransId="{E7E95A3D-B0D7-CE42-9347-BCB900689128}"/>
    <dgm:cxn modelId="{C8B773BF-2200-404C-BD63-797188BE1697}" type="presOf" srcId="{9D4E86F1-D568-FF41-A702-6EA3B6EBA2A5}" destId="{AD3BBD75-10F1-8C4D-A8DA-F67BDBCA2F33}" srcOrd="1" destOrd="0" presId="urn:microsoft.com/office/officeart/2005/8/layout/venn1"/>
    <dgm:cxn modelId="{3B4046DF-48CC-8A4D-9932-AC3181120556}" type="presOf" srcId="{9D4E86F1-D568-FF41-A702-6EA3B6EBA2A5}" destId="{C086DB24-1605-2844-846A-37147B176DDD}" srcOrd="0" destOrd="0" presId="urn:microsoft.com/office/officeart/2005/8/layout/venn1"/>
    <dgm:cxn modelId="{8614F1FC-C4DA-EA4A-AC16-0344DBAF0B37}" type="presOf" srcId="{70E122A7-F106-F141-A6CF-A2B8476338D6}" destId="{EFCC17B5-3DCB-944E-A199-36D4EEC5692C}" srcOrd="0" destOrd="0" presId="urn:microsoft.com/office/officeart/2005/8/layout/venn1"/>
    <dgm:cxn modelId="{C84AE6AB-8572-1E41-9FD6-450B145738F6}" srcId="{FCAB8EC5-27D3-E847-97EC-027C0403E604}" destId="{9D4E86F1-D568-FF41-A702-6EA3B6EBA2A5}" srcOrd="2" destOrd="0" parTransId="{3024D5D2-8E3F-F142-A6B1-C823009564CC}" sibTransId="{8B718DCE-C92E-7047-9675-6AEECDC71A27}"/>
    <dgm:cxn modelId="{1493A16C-FFC0-0246-9C00-7E42A770F3F3}" type="presParOf" srcId="{ADEBF18B-0690-644A-9470-771B160B7B8F}" destId="{EFCC17B5-3DCB-944E-A199-36D4EEC5692C}" srcOrd="0" destOrd="0" presId="urn:microsoft.com/office/officeart/2005/8/layout/venn1"/>
    <dgm:cxn modelId="{F81CDC7E-1ED1-F94D-BBC4-6267EF9A8AC2}" type="presParOf" srcId="{ADEBF18B-0690-644A-9470-771B160B7B8F}" destId="{BC32A428-F140-204C-969F-0D196F1F4635}" srcOrd="1" destOrd="0" presId="urn:microsoft.com/office/officeart/2005/8/layout/venn1"/>
    <dgm:cxn modelId="{301BA4DB-E273-3B40-BF69-5B1A76B7DC90}" type="presParOf" srcId="{ADEBF18B-0690-644A-9470-771B160B7B8F}" destId="{D51877D9-11D9-294C-A3FF-3C4C6A4C9374}" srcOrd="2" destOrd="0" presId="urn:microsoft.com/office/officeart/2005/8/layout/venn1"/>
    <dgm:cxn modelId="{9F089711-61B6-2C46-8D71-C24BFA091690}" type="presParOf" srcId="{ADEBF18B-0690-644A-9470-771B160B7B8F}" destId="{56E50933-4492-8643-B01F-9F84573FA5D4}" srcOrd="3" destOrd="0" presId="urn:microsoft.com/office/officeart/2005/8/layout/venn1"/>
    <dgm:cxn modelId="{492F0952-82DB-9543-A3B1-2600927CC4EA}" type="presParOf" srcId="{ADEBF18B-0690-644A-9470-771B160B7B8F}" destId="{C086DB24-1605-2844-846A-37147B176DDD}" srcOrd="4" destOrd="0" presId="urn:microsoft.com/office/officeart/2005/8/layout/venn1"/>
    <dgm:cxn modelId="{8D7A3E85-91E2-2940-ADC3-CCC5532ABF05}" type="presParOf" srcId="{ADEBF18B-0690-644A-9470-771B160B7B8F}" destId="{AD3BBD75-10F1-8C4D-A8DA-F67BDBCA2F33}"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CC17B5-3DCB-944E-A199-36D4EEC5692C}">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Film</a:t>
          </a:r>
        </a:p>
      </dsp:txBody>
      <dsp:txXfrm>
        <a:off x="2368295" y="322325"/>
        <a:ext cx="1207008" cy="740664"/>
      </dsp:txXfrm>
    </dsp:sp>
    <dsp:sp modelId="{D51877D9-11D9-294C-A3FF-3C4C6A4C9374}">
      <dsp:nvSpPr>
        <dsp:cNvPr id="0" name=""/>
        <dsp:cNvSpPr/>
      </dsp:nvSpPr>
      <dsp:spPr>
        <a:xfrm>
          <a:off x="2742742" y="1062990"/>
          <a:ext cx="1645920" cy="1645920"/>
        </a:xfrm>
        <a:prstGeom prst="ellipse">
          <a:avLst/>
        </a:prstGeom>
        <a:solidFill>
          <a:schemeClr val="accent3">
            <a:alpha val="50000"/>
            <a:hueOff val="5625133"/>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Internet</a:t>
          </a:r>
        </a:p>
      </dsp:txBody>
      <dsp:txXfrm>
        <a:off x="3246119" y="1488186"/>
        <a:ext cx="987552" cy="905256"/>
      </dsp:txXfrm>
    </dsp:sp>
    <dsp:sp modelId="{C086DB24-1605-2844-846A-37147B176DDD}">
      <dsp:nvSpPr>
        <dsp:cNvPr id="0" name=""/>
        <dsp:cNvSpPr/>
      </dsp:nvSpPr>
      <dsp:spPr>
        <a:xfrm>
          <a:off x="1554937" y="1062990"/>
          <a:ext cx="1645920" cy="1645920"/>
        </a:xfrm>
        <a:prstGeom prst="ellipse">
          <a:avLst/>
        </a:prstGeom>
        <a:solidFill>
          <a:schemeClr val="accent3">
            <a:alpha val="50000"/>
            <a:hueOff val="11250266"/>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AAC59753-B54D-8D43-B365-7058620AA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303</Words>
  <Characters>1729</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lastModifiedBy>Guman, Indra</cp:lastModifiedBy>
  <cp:revision>3</cp:revision>
  <cp:lastPrinted>2009-01-02T01:00:00Z</cp:lastPrinted>
  <dcterms:created xsi:type="dcterms:W3CDTF">2017-09-25T20:27:00Z</dcterms:created>
  <dcterms:modified xsi:type="dcterms:W3CDTF">2017-09-25T20:37:00Z</dcterms:modified>
</cp:coreProperties>
</file>